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3BA3E" w14:textId="357EC523" w:rsidR="00F3088B" w:rsidRDefault="00F3088B" w:rsidP="00F3088B">
      <w:r>
        <w:t>Table 1 – Jen, Chadi, Charles</w:t>
      </w:r>
    </w:p>
    <w:p w14:paraId="31DFCE09" w14:textId="77777777" w:rsidR="00F3088B" w:rsidRDefault="00F3088B" w:rsidP="00F3088B"/>
    <w:p w14:paraId="6F3CB084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All participants at the table access Bellam by driving and walking. Most live in the Spinnaker/Bay Point area, while one participant lives in the Canal.</w:t>
      </w:r>
    </w:p>
    <w:p w14:paraId="064CA98C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All participants stated that they would not bike on Bellam if conditions were improved. They generally live close enough to walk and prefer to go elsewhere for recreational cycling.</w:t>
      </w:r>
    </w:p>
    <w:p w14:paraId="4611216C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Congestion</w:t>
      </w:r>
    </w:p>
    <w:p w14:paraId="1A3C039A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Congestion is very bad during the evening </w:t>
      </w:r>
      <w:proofErr w:type="gramStart"/>
      <w:r>
        <w:rPr>
          <w:rFonts w:eastAsia="Times New Roman"/>
        </w:rPr>
        <w:t>commute</w:t>
      </w:r>
      <w:proofErr w:type="gramEnd"/>
    </w:p>
    <w:p w14:paraId="0B62FCD8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proofErr w:type="gramStart"/>
      <w:r>
        <w:rPr>
          <w:rFonts w:eastAsia="Times New Roman"/>
        </w:rPr>
        <w:t>Lights</w:t>
      </w:r>
      <w:proofErr w:type="gramEnd"/>
      <w:r>
        <w:rPr>
          <w:rFonts w:eastAsia="Times New Roman"/>
        </w:rPr>
        <w:t xml:space="preserve"> are </w:t>
      </w:r>
      <w:proofErr w:type="spellStart"/>
      <w:r>
        <w:rPr>
          <w:rFonts w:eastAsia="Times New Roman"/>
        </w:rPr>
        <w:t>vey</w:t>
      </w:r>
      <w:proofErr w:type="spellEnd"/>
      <w:r>
        <w:rPr>
          <w:rFonts w:eastAsia="Times New Roman"/>
        </w:rPr>
        <w:t xml:space="preserve"> long and seem to be timed more for people on Bellam to get out as opposed to people getting onto Bellam from 580.</w:t>
      </w:r>
    </w:p>
    <w:p w14:paraId="6F8AB266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When traveling eastbound along Bellam from 580, the left two lanes are slow because of people waiting to make left turns. The right lane goes </w:t>
      </w:r>
      <w:proofErr w:type="gramStart"/>
      <w:r>
        <w:rPr>
          <w:rFonts w:eastAsia="Times New Roman"/>
        </w:rPr>
        <w:t>faster</w:t>
      </w:r>
      <w:proofErr w:type="gramEnd"/>
      <w:r>
        <w:rPr>
          <w:rFonts w:eastAsia="Times New Roman"/>
        </w:rPr>
        <w:t xml:space="preserve"> and people know to move to this lane and there is a lot of waving around the 580 ramps</w:t>
      </w:r>
    </w:p>
    <w:p w14:paraId="36EADB48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The eastbound left onto 580 backs up</w:t>
      </w:r>
    </w:p>
    <w:p w14:paraId="6AEB261B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During the morning commute, there is limited storage for the southbound right movement from </w:t>
      </w:r>
      <w:proofErr w:type="gramStart"/>
      <w:r>
        <w:rPr>
          <w:rFonts w:eastAsia="Times New Roman"/>
        </w:rPr>
        <w:t>Kerner</w:t>
      </w:r>
      <w:proofErr w:type="gramEnd"/>
    </w:p>
    <w:p w14:paraId="5A21C88D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Morning congestion backs up east from Andersen. There is only 1 lane to turn onto the highway at Office Depot, causing the two left lanes from Bellam to merge and slowing </w:t>
      </w:r>
      <w:proofErr w:type="gramStart"/>
      <w:r>
        <w:rPr>
          <w:rFonts w:eastAsia="Times New Roman"/>
        </w:rPr>
        <w:t>traffic</w:t>
      </w:r>
      <w:proofErr w:type="gramEnd"/>
    </w:p>
    <w:p w14:paraId="5D17B50B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Traffic flows</w:t>
      </w:r>
    </w:p>
    <w:p w14:paraId="71894F72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Some eastbound travelers turn left on Belvedere, so the left turn onto Kerner isn’t too </w:t>
      </w:r>
      <w:proofErr w:type="gramStart"/>
      <w:r>
        <w:rPr>
          <w:rFonts w:eastAsia="Times New Roman"/>
        </w:rPr>
        <w:t>bad</w:t>
      </w:r>
      <w:proofErr w:type="gramEnd"/>
    </w:p>
    <w:p w14:paraId="3BB9AA32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People use Castro to access Home Depot</w:t>
      </w:r>
    </w:p>
    <w:p w14:paraId="5CC31BA6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There is a longer turn signal for the northbound left at Kerner than for other </w:t>
      </w:r>
      <w:proofErr w:type="gramStart"/>
      <w:r>
        <w:rPr>
          <w:rFonts w:eastAsia="Times New Roman"/>
        </w:rPr>
        <w:t>movements</w:t>
      </w:r>
      <w:proofErr w:type="gramEnd"/>
    </w:p>
    <w:p w14:paraId="4408A731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One respondent </w:t>
      </w:r>
      <w:proofErr w:type="gramStart"/>
      <w:r>
        <w:rPr>
          <w:rFonts w:eastAsia="Times New Roman"/>
        </w:rPr>
        <w:t>travels</w:t>
      </w:r>
      <w:proofErr w:type="gramEnd"/>
      <w:r>
        <w:rPr>
          <w:rFonts w:eastAsia="Times New Roman"/>
        </w:rPr>
        <w:t xml:space="preserve"> later in the morning to avoid the high number of FedEx trucks</w:t>
      </w:r>
    </w:p>
    <w:p w14:paraId="1B02CE42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Business access</w:t>
      </w:r>
    </w:p>
    <w:p w14:paraId="55AF6A14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It feels dangerous turning in to visit </w:t>
      </w:r>
      <w:proofErr w:type="gramStart"/>
      <w:r>
        <w:rPr>
          <w:rFonts w:eastAsia="Times New Roman"/>
        </w:rPr>
        <w:t>businesses</w:t>
      </w:r>
      <w:proofErr w:type="gramEnd"/>
    </w:p>
    <w:p w14:paraId="458572A2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Congestion is mostly from commuters, not from people visiting </w:t>
      </w:r>
      <w:proofErr w:type="gramStart"/>
      <w:r>
        <w:rPr>
          <w:rFonts w:eastAsia="Times New Roman"/>
        </w:rPr>
        <w:t>businesses</w:t>
      </w:r>
      <w:proofErr w:type="gramEnd"/>
    </w:p>
    <w:p w14:paraId="2B8B83E0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Pedestrian conditions</w:t>
      </w:r>
    </w:p>
    <w:p w14:paraId="224EE5BE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Pedestrians don’t always use the </w:t>
      </w:r>
      <w:proofErr w:type="gramStart"/>
      <w:r>
        <w:rPr>
          <w:rFonts w:eastAsia="Times New Roman"/>
        </w:rPr>
        <w:t>crosswalks</w:t>
      </w:r>
      <w:proofErr w:type="gramEnd"/>
    </w:p>
    <w:p w14:paraId="47D07ACC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There is no crosswalk on the west side of Kerner and the signal is very </w:t>
      </w:r>
      <w:proofErr w:type="gramStart"/>
      <w:r>
        <w:rPr>
          <w:rFonts w:eastAsia="Times New Roman"/>
        </w:rPr>
        <w:t>long</w:t>
      </w:r>
      <w:proofErr w:type="gramEnd"/>
    </w:p>
    <w:p w14:paraId="2403B69C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Weeds/plants in the median east of Kerner obscure pedestrians</w:t>
      </w:r>
    </w:p>
    <w:p w14:paraId="3D8131A0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Signals are not timed for </w:t>
      </w:r>
      <w:proofErr w:type="gramStart"/>
      <w:r>
        <w:rPr>
          <w:rFonts w:eastAsia="Times New Roman"/>
        </w:rPr>
        <w:t>pedestrians</w:t>
      </w:r>
      <w:proofErr w:type="gramEnd"/>
    </w:p>
    <w:p w14:paraId="20598E62" w14:textId="77777777" w:rsidR="00F3088B" w:rsidRDefault="00F3088B" w:rsidP="00F3088B">
      <w:pPr>
        <w:pStyle w:val="ListParagraph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Potential improvements</w:t>
      </w:r>
    </w:p>
    <w:p w14:paraId="26B8157A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Improve the southbound let turn from 580 to </w:t>
      </w:r>
      <w:proofErr w:type="gramStart"/>
      <w:r>
        <w:rPr>
          <w:rFonts w:eastAsia="Times New Roman"/>
        </w:rPr>
        <w:t>Bellam</w:t>
      </w:r>
      <w:proofErr w:type="gramEnd"/>
    </w:p>
    <w:p w14:paraId="7F1CB4EB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Add more southbound left lanes turning from the 580 </w:t>
      </w:r>
      <w:proofErr w:type="gramStart"/>
      <w:r>
        <w:rPr>
          <w:rFonts w:eastAsia="Times New Roman"/>
        </w:rPr>
        <w:t>off-ramp</w:t>
      </w:r>
      <w:proofErr w:type="gramEnd"/>
      <w:r>
        <w:rPr>
          <w:rFonts w:eastAsia="Times New Roman"/>
        </w:rPr>
        <w:t xml:space="preserve"> onto Bellam in the evening only</w:t>
      </w:r>
    </w:p>
    <w:p w14:paraId="0B55A624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Eliminate the turn onto Castro to add more eastbound turn storage area on Bellam (fire station considerations)</w:t>
      </w:r>
    </w:p>
    <w:p w14:paraId="6FD375D6" w14:textId="77777777" w:rsidR="00F3088B" w:rsidRDefault="00F3088B" w:rsidP="00F3088B">
      <w:pPr>
        <w:pStyle w:val="ListParagraph"/>
        <w:numPr>
          <w:ilvl w:val="1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Eliminate the southbound 580 on-ramp. A lot of people already go down Francisco East to San Quentin to avoid traffic on </w:t>
      </w:r>
      <w:proofErr w:type="gramStart"/>
      <w:r>
        <w:rPr>
          <w:rFonts w:eastAsia="Times New Roman"/>
        </w:rPr>
        <w:t>Bellam</w:t>
      </w:r>
      <w:proofErr w:type="gramEnd"/>
    </w:p>
    <w:p w14:paraId="5AC050BA" w14:textId="77777777" w:rsidR="009A79CE" w:rsidRDefault="009A79CE"/>
    <w:sectPr w:rsidR="009A7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6113DA"/>
    <w:multiLevelType w:val="hybridMultilevel"/>
    <w:tmpl w:val="902C7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754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88B"/>
    <w:rsid w:val="00317566"/>
    <w:rsid w:val="009A79CE"/>
    <w:rsid w:val="00DF49FD"/>
    <w:rsid w:val="00F3088B"/>
    <w:rsid w:val="00F7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D6F6C"/>
  <w15:chartTrackingRefBased/>
  <w15:docId w15:val="{E069E8CC-9E91-4970-8962-F2E991B0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88B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8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8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8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8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8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8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8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8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8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8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8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8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08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0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8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0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08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08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08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08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8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08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0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E4BF0993708D48BE74EBC711BA9565" ma:contentTypeVersion="17" ma:contentTypeDescription="Create a new document." ma:contentTypeScope="" ma:versionID="baf34fa4d76bc6318dee2a4ec457e529">
  <xsd:schema xmlns:xsd="http://www.w3.org/2001/XMLSchema" xmlns:xs="http://www.w3.org/2001/XMLSchema" xmlns:p="http://schemas.microsoft.com/office/2006/metadata/properties" xmlns:ns2="8bc19986-b274-4f61-9539-128e17089147" xmlns:ns3="c7c0aef9-06a1-44b7-a280-10ec68700a18" targetNamespace="http://schemas.microsoft.com/office/2006/metadata/properties" ma:root="true" ma:fieldsID="02a5bd6c6213e501a893c2644a997a5b" ns2:_="" ns3:_="">
    <xsd:import namespace="8bc19986-b274-4f61-9539-128e17089147"/>
    <xsd:import namespace="c7c0aef9-06a1-44b7-a280-10ec68700a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19986-b274-4f61-9539-128e17089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bf8d42-9842-4483-92de-2d2025cf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0aef9-06a1-44b7-a280-10ec68700a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5ca29c4-db5b-4da2-8e0a-da82e50834ee}" ma:internalName="TaxCatchAll" ma:showField="CatchAllData" ma:web="c7c0aef9-06a1-44b7-a280-10ec68700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c19986-b274-4f61-9539-128e17089147">
      <Terms xmlns="http://schemas.microsoft.com/office/infopath/2007/PartnerControls"/>
    </lcf76f155ced4ddcb4097134ff3c332f>
    <TaxCatchAll xmlns="c7c0aef9-06a1-44b7-a280-10ec68700a18" xsi:nil="true"/>
  </documentManagement>
</p:properties>
</file>

<file path=customXml/item4.xml><?xml version="1.0" encoding="utf-8"?>
<?mso-contentType ?>
<SharedContentType xmlns="Microsoft.SharePoint.Taxonomy.ContentTypeSync" SourceId="781a52b0-d0f4-44f0-98bb-0d102f5fd161" ContentTypeId="0x0101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683EF33-4D14-4751-B6AF-F31ABA1CBB52}"/>
</file>

<file path=customXml/itemProps2.xml><?xml version="1.0" encoding="utf-8"?>
<ds:datastoreItem xmlns:ds="http://schemas.openxmlformats.org/officeDocument/2006/customXml" ds:itemID="{6C22ED53-2FF5-444F-A06F-F7BFE4D09CC1}"/>
</file>

<file path=customXml/itemProps3.xml><?xml version="1.0" encoding="utf-8"?>
<ds:datastoreItem xmlns:ds="http://schemas.openxmlformats.org/officeDocument/2006/customXml" ds:itemID="{9C53103D-55F8-4534-9147-F690B35AB885}"/>
</file>

<file path=customXml/itemProps4.xml><?xml version="1.0" encoding="utf-8"?>
<ds:datastoreItem xmlns:ds="http://schemas.openxmlformats.org/officeDocument/2006/customXml" ds:itemID="{1DBAF0EF-C1EC-4B04-96D9-67AC8A34F31C}"/>
</file>

<file path=customXml/itemProps5.xml><?xml version="1.0" encoding="utf-8"?>
<ds:datastoreItem xmlns:ds="http://schemas.openxmlformats.org/officeDocument/2006/customXml" ds:itemID="{2B688C2B-1A9F-4A79-A0BB-135C0322B3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1864</Characters>
  <Application>Microsoft Office Word</Application>
  <DocSecurity>0</DocSecurity>
  <Lines>43</Lines>
  <Paragraphs>28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 Gardiner</dc:creator>
  <cp:keywords/>
  <dc:description/>
  <cp:lastModifiedBy>CL Gardiner</cp:lastModifiedBy>
  <cp:revision>1</cp:revision>
  <dcterms:created xsi:type="dcterms:W3CDTF">2024-05-31T18:55:00Z</dcterms:created>
  <dcterms:modified xsi:type="dcterms:W3CDTF">2024-05-31T18:56:00Z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0eaeffd2-2ec5-4bdd-8e28-8977abb326ac</vt:lpwstr>
  </property>
  <property fmtid="{D5CDD505-2E9C-101B-9397-08002B2CF9AE}" pid="3" name="ContentTypeId">
    <vt:lpwstr>0x01010057E4BF0993708D48BE74EBC711BA9565</vt:lpwstr>
  </property>
</Properties>
</file>